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8F76B" w14:textId="77777777" w:rsidR="002C12EC" w:rsidRPr="00D744B0" w:rsidRDefault="00554E7C" w:rsidP="00D744B0">
      <w:pPr>
        <w:autoSpaceDE w:val="0"/>
        <w:autoSpaceDN w:val="0"/>
        <w:adjustRightInd w:val="0"/>
        <w:spacing w:after="240" w:line="240" w:lineRule="auto"/>
        <w:rPr>
          <w:rFonts w:cs="FrutigerCE-Light"/>
          <w:b/>
          <w:sz w:val="24"/>
          <w:szCs w:val="24"/>
          <w:u w:val="single"/>
        </w:rPr>
      </w:pPr>
      <w:r>
        <w:rPr>
          <w:rFonts w:cs="FrutigerCE-Light"/>
          <w:b/>
          <w:sz w:val="24"/>
          <w:szCs w:val="24"/>
          <w:u w:val="single"/>
        </w:rPr>
        <w:t>SPECIFIKACE K</w:t>
      </w:r>
      <w:r w:rsidR="00CF537C">
        <w:rPr>
          <w:rFonts w:cs="FrutigerCE-Light"/>
          <w:b/>
          <w:sz w:val="24"/>
          <w:szCs w:val="24"/>
          <w:u w:val="single"/>
        </w:rPr>
        <w:t xml:space="preserve"> </w:t>
      </w:r>
      <w:r w:rsidR="006A0285">
        <w:rPr>
          <w:rFonts w:cs="FrutigerCE-Light"/>
          <w:b/>
          <w:sz w:val="24"/>
          <w:szCs w:val="24"/>
          <w:u w:val="single"/>
        </w:rPr>
        <w:t xml:space="preserve">POJIŠTĚNÍ </w:t>
      </w:r>
      <w:r w:rsidR="002C12EC" w:rsidRPr="00D744B0">
        <w:rPr>
          <w:rFonts w:cs="FrutigerCE-Light"/>
          <w:b/>
          <w:sz w:val="24"/>
          <w:szCs w:val="24"/>
          <w:u w:val="single"/>
        </w:rPr>
        <w:t>ELEKTRONIK</w:t>
      </w:r>
      <w:r w:rsidR="006A0285">
        <w:rPr>
          <w:rFonts w:cs="FrutigerCE-Light"/>
          <w:b/>
          <w:sz w:val="24"/>
          <w:szCs w:val="24"/>
          <w:u w:val="single"/>
        </w:rPr>
        <w:t>Y</w:t>
      </w:r>
    </w:p>
    <w:p w14:paraId="7CD8AC65" w14:textId="5CEA9727" w:rsidR="007F7313" w:rsidRDefault="007F7313" w:rsidP="008331A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Předmětem je p</w:t>
      </w:r>
      <w:r w:rsidRPr="00B71764">
        <w:rPr>
          <w:rFonts w:cs="FrutigerCE-Light"/>
          <w:sz w:val="16"/>
          <w:szCs w:val="16"/>
        </w:rPr>
        <w:t xml:space="preserve">ojištění </w:t>
      </w:r>
      <w:r>
        <w:rPr>
          <w:rFonts w:cs="FrutigerCE-Light"/>
          <w:sz w:val="16"/>
          <w:szCs w:val="16"/>
        </w:rPr>
        <w:t>elektronických</w:t>
      </w:r>
      <w:r w:rsidRPr="00B71764">
        <w:rPr>
          <w:rFonts w:cs="FrutigerCE-Light"/>
          <w:sz w:val="16"/>
          <w:szCs w:val="16"/>
        </w:rPr>
        <w:t xml:space="preserve"> zařízení vč. </w:t>
      </w:r>
      <w:r>
        <w:rPr>
          <w:rFonts w:cs="FrutigerCE-Light"/>
          <w:sz w:val="16"/>
          <w:szCs w:val="16"/>
        </w:rPr>
        <w:t>mechanických</w:t>
      </w:r>
      <w:r w:rsidRPr="00B71764">
        <w:rPr>
          <w:rFonts w:cs="FrutigerCE-Light"/>
          <w:sz w:val="16"/>
          <w:szCs w:val="16"/>
        </w:rPr>
        <w:t xml:space="preserve"> součástí </w:t>
      </w:r>
      <w:r w:rsidR="00413862">
        <w:rPr>
          <w:rFonts w:cs="FrutigerCE-Light"/>
          <w:sz w:val="16"/>
          <w:szCs w:val="16"/>
        </w:rPr>
        <w:t xml:space="preserve">a software </w:t>
      </w:r>
      <w:r w:rsidRPr="00B71764">
        <w:rPr>
          <w:rFonts w:cs="FrutigerCE-Light"/>
          <w:sz w:val="16"/>
          <w:szCs w:val="16"/>
        </w:rPr>
        <w:t>proti poškození či zničení jakoukoliv nahodilou událostí, která není vyloučena.</w:t>
      </w:r>
      <w:r>
        <w:rPr>
          <w:rFonts w:cs="FrutigerCE-Light"/>
          <w:sz w:val="16"/>
          <w:szCs w:val="16"/>
        </w:rPr>
        <w:t xml:space="preserve"> </w:t>
      </w:r>
      <w:r w:rsidRPr="00B71764">
        <w:rPr>
          <w:rFonts w:cs="FrutigerCE-Light"/>
          <w:sz w:val="16"/>
          <w:szCs w:val="16"/>
        </w:rPr>
        <w:t xml:space="preserve">Pojištění se musí vztahovat zejména na škody vzniklé </w:t>
      </w:r>
      <w:r w:rsidR="00532F93">
        <w:rPr>
          <w:rFonts w:cs="FrutigerCE-Light"/>
          <w:sz w:val="16"/>
          <w:szCs w:val="16"/>
        </w:rPr>
        <w:t xml:space="preserve">na pojištěné </w:t>
      </w:r>
      <w:r w:rsidR="00532F93" w:rsidRPr="00532F93">
        <w:rPr>
          <w:rFonts w:cs="FrutigerCE-Light"/>
          <w:sz w:val="16"/>
          <w:szCs w:val="16"/>
        </w:rPr>
        <w:t xml:space="preserve">elektronice vč. jejich mechanických součástí a software </w:t>
      </w:r>
      <w:r>
        <w:rPr>
          <w:rFonts w:cs="FrutigerCE-Light"/>
          <w:sz w:val="16"/>
          <w:szCs w:val="16"/>
        </w:rPr>
        <w:t xml:space="preserve">živelním nebezpečím, </w:t>
      </w:r>
      <w:r w:rsidRPr="00B71764">
        <w:rPr>
          <w:rFonts w:cs="FrutigerCE-Light"/>
          <w:sz w:val="16"/>
          <w:szCs w:val="16"/>
        </w:rPr>
        <w:t>chybou obsluhy,</w:t>
      </w:r>
      <w:r w:rsidR="009D6B02">
        <w:rPr>
          <w:rFonts w:cs="FrutigerCE-Light"/>
          <w:sz w:val="16"/>
          <w:szCs w:val="16"/>
        </w:rPr>
        <w:t xml:space="preserve"> vnitřní vadou</w:t>
      </w:r>
      <w:r w:rsidR="00140613" w:rsidRPr="00140613">
        <w:rPr>
          <w:rFonts w:cs="FrutigerCE-Light"/>
          <w:sz w:val="16"/>
          <w:szCs w:val="16"/>
        </w:rPr>
        <w:t>, vadou materiálu</w:t>
      </w:r>
      <w:r w:rsidR="00B031D3">
        <w:rPr>
          <w:rFonts w:cs="FrutigerCE-Light"/>
          <w:sz w:val="16"/>
          <w:szCs w:val="16"/>
        </w:rPr>
        <w:t>,</w:t>
      </w:r>
      <w:r w:rsidRPr="00B71764">
        <w:rPr>
          <w:rFonts w:cs="FrutigerCE-Light"/>
          <w:sz w:val="16"/>
          <w:szCs w:val="16"/>
        </w:rPr>
        <w:t xml:space="preserve"> </w:t>
      </w:r>
      <w:r>
        <w:rPr>
          <w:rFonts w:cs="FrutigerCE-Light"/>
          <w:sz w:val="16"/>
          <w:szCs w:val="16"/>
        </w:rPr>
        <w:t xml:space="preserve">zkratem, </w:t>
      </w:r>
      <w:r w:rsidRPr="00B71764">
        <w:rPr>
          <w:rFonts w:cs="FrutigerCE-Light"/>
          <w:sz w:val="16"/>
          <w:szCs w:val="16"/>
        </w:rPr>
        <w:t>přepětím či podpětím, indukcí</w:t>
      </w:r>
      <w:r w:rsidR="00140613">
        <w:rPr>
          <w:rFonts w:cs="FrutigerCE-Light"/>
          <w:sz w:val="16"/>
          <w:szCs w:val="16"/>
        </w:rPr>
        <w:t>,</w:t>
      </w:r>
      <w:r w:rsidR="00140613" w:rsidRPr="00140613">
        <w:rPr>
          <w:rFonts w:cs="FrutigerCE-Light"/>
          <w:sz w:val="16"/>
          <w:szCs w:val="16"/>
        </w:rPr>
        <w:t xml:space="preserve"> vniknutím předmětu</w:t>
      </w:r>
      <w:r w:rsidRPr="00B71764">
        <w:rPr>
          <w:rFonts w:cs="FrutigerCE-Light"/>
          <w:sz w:val="16"/>
          <w:szCs w:val="16"/>
        </w:rPr>
        <w:t>, přepravou</w:t>
      </w:r>
      <w:r>
        <w:rPr>
          <w:rFonts w:cs="FrutigerCE-Light"/>
          <w:sz w:val="16"/>
          <w:szCs w:val="16"/>
        </w:rPr>
        <w:t xml:space="preserve"> vč. nakládky a vykládky</w:t>
      </w:r>
      <w:r w:rsidR="00140613" w:rsidRPr="00140613">
        <w:t xml:space="preserve"> </w:t>
      </w:r>
      <w:r w:rsidRPr="00B71764">
        <w:rPr>
          <w:rFonts w:cs="FrutigerCE-Light"/>
          <w:sz w:val="16"/>
          <w:szCs w:val="16"/>
        </w:rPr>
        <w:t>apod.</w:t>
      </w:r>
      <w:r w:rsidR="006E4C14">
        <w:rPr>
          <w:rFonts w:cs="FrutigerCE-Light"/>
          <w:sz w:val="16"/>
          <w:szCs w:val="16"/>
        </w:rPr>
        <w:t xml:space="preserve"> V elektronice je požadováno živelní pojištění vzhledem k rozdílným spoluúčastem oproti živelnímu pojištění movitých věcí.</w:t>
      </w:r>
    </w:p>
    <w:p w14:paraId="1F5A8785" w14:textId="45AE80E4" w:rsidR="00D9788F" w:rsidRPr="00BB1DF0" w:rsidRDefault="00D9788F" w:rsidP="008331A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 w:rsidRPr="00BB1DF0">
        <w:rPr>
          <w:rFonts w:cs="FrutigerCE-Light"/>
          <w:sz w:val="16"/>
          <w:szCs w:val="16"/>
        </w:rPr>
        <w:t>Za elektronické zařízen</w:t>
      </w:r>
      <w:r w:rsidR="00B3117B" w:rsidRPr="00BB1DF0">
        <w:rPr>
          <w:rFonts w:cs="FrutigerCE-Light"/>
          <w:sz w:val="16"/>
          <w:szCs w:val="16"/>
        </w:rPr>
        <w:t>í jsou považovány i elektronická zařízení</w:t>
      </w:r>
      <w:r w:rsidR="00BB1DF0" w:rsidRPr="00BB1DF0">
        <w:rPr>
          <w:rFonts w:cs="FrutigerCE-Light"/>
          <w:sz w:val="16"/>
          <w:szCs w:val="16"/>
        </w:rPr>
        <w:t>, která</w:t>
      </w:r>
      <w:r w:rsidRPr="00BB1DF0">
        <w:rPr>
          <w:rFonts w:cs="FrutigerCE-Light"/>
          <w:sz w:val="16"/>
          <w:szCs w:val="16"/>
        </w:rPr>
        <w:t xml:space="preserve"> jsou </w:t>
      </w:r>
      <w:r w:rsidR="00D50AF0" w:rsidRPr="00BB1DF0">
        <w:rPr>
          <w:rFonts w:cs="FrutigerCE-Light"/>
          <w:sz w:val="16"/>
          <w:szCs w:val="16"/>
        </w:rPr>
        <w:t xml:space="preserve">účetně </w:t>
      </w:r>
      <w:r w:rsidRPr="00BB1DF0">
        <w:rPr>
          <w:rFonts w:cs="FrutigerCE-Light"/>
          <w:sz w:val="16"/>
          <w:szCs w:val="16"/>
        </w:rPr>
        <w:t>součástí budov a ostatních staveb</w:t>
      </w:r>
      <w:r w:rsidR="00AF7134" w:rsidRPr="00BB1DF0">
        <w:rPr>
          <w:rFonts w:cs="FrutigerCE-Light"/>
          <w:sz w:val="16"/>
          <w:szCs w:val="16"/>
        </w:rPr>
        <w:t xml:space="preserve"> (např. </w:t>
      </w:r>
      <w:r w:rsidR="00592F5F">
        <w:rPr>
          <w:rFonts w:cs="FrutigerCE-Light"/>
          <w:sz w:val="16"/>
          <w:szCs w:val="16"/>
        </w:rPr>
        <w:t xml:space="preserve">fotovoltaické elektrárny, </w:t>
      </w:r>
      <w:r w:rsidR="00B3117B" w:rsidRPr="00BB1DF0">
        <w:rPr>
          <w:rFonts w:cs="FrutigerCE-Light"/>
          <w:sz w:val="16"/>
          <w:szCs w:val="16"/>
        </w:rPr>
        <w:t>měření a</w:t>
      </w:r>
      <w:r w:rsidR="00424EBE">
        <w:rPr>
          <w:rFonts w:cs="FrutigerCE-Light"/>
          <w:sz w:val="16"/>
          <w:szCs w:val="16"/>
        </w:rPr>
        <w:t> </w:t>
      </w:r>
      <w:r w:rsidR="00B3117B" w:rsidRPr="00BB1DF0">
        <w:rPr>
          <w:rFonts w:cs="FrutigerCE-Light"/>
          <w:sz w:val="16"/>
          <w:szCs w:val="16"/>
        </w:rPr>
        <w:t xml:space="preserve">regulace, klimatizace, </w:t>
      </w:r>
      <w:r w:rsidR="00BB1DF0" w:rsidRPr="00BB1DF0">
        <w:rPr>
          <w:rFonts w:cs="FrutigerCE-Light"/>
          <w:sz w:val="16"/>
          <w:szCs w:val="16"/>
        </w:rPr>
        <w:t>EZS</w:t>
      </w:r>
      <w:r w:rsidR="00AF7134" w:rsidRPr="00BB1DF0">
        <w:rPr>
          <w:rFonts w:cs="FrutigerCE-Light"/>
          <w:sz w:val="16"/>
          <w:szCs w:val="16"/>
        </w:rPr>
        <w:t xml:space="preserve">, </w:t>
      </w:r>
      <w:r w:rsidR="00BB1DF0" w:rsidRPr="00BB1DF0">
        <w:rPr>
          <w:rFonts w:cs="FrutigerCE-Light"/>
          <w:sz w:val="16"/>
          <w:szCs w:val="16"/>
        </w:rPr>
        <w:t xml:space="preserve">EPS, </w:t>
      </w:r>
      <w:r w:rsidR="00AF7134" w:rsidRPr="00BB1DF0">
        <w:rPr>
          <w:rFonts w:cs="FrutigerCE-Light"/>
          <w:sz w:val="16"/>
          <w:szCs w:val="16"/>
        </w:rPr>
        <w:t xml:space="preserve">kamerové systémy a další součásti </w:t>
      </w:r>
      <w:r w:rsidR="009F22E9" w:rsidRPr="00BB1DF0">
        <w:rPr>
          <w:rFonts w:cs="FrutigerCE-Light"/>
          <w:sz w:val="16"/>
          <w:szCs w:val="16"/>
        </w:rPr>
        <w:t>technickobezpečnostního</w:t>
      </w:r>
      <w:r w:rsidR="00AF7134" w:rsidRPr="00BB1DF0">
        <w:rPr>
          <w:rFonts w:cs="FrutigerCE-Light"/>
          <w:sz w:val="16"/>
          <w:szCs w:val="16"/>
        </w:rPr>
        <w:t xml:space="preserve"> dohledu</w:t>
      </w:r>
      <w:r w:rsidR="00B3117B" w:rsidRPr="00BB1DF0">
        <w:rPr>
          <w:rFonts w:cs="FrutigerCE-Light"/>
          <w:sz w:val="16"/>
          <w:szCs w:val="16"/>
        </w:rPr>
        <w:t xml:space="preserve"> apod.)</w:t>
      </w:r>
    </w:p>
    <w:p w14:paraId="6F0DB149" w14:textId="77777777" w:rsidR="007C1D88" w:rsidRPr="0077712E" w:rsidRDefault="00E02BC8" w:rsidP="008331A5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 pojištění </w:t>
      </w:r>
      <w:r w:rsidR="000A56B9" w:rsidRPr="000A56B9">
        <w:rPr>
          <w:rFonts w:cs="FrutigerCE-Light"/>
          <w:sz w:val="16"/>
          <w:szCs w:val="16"/>
          <w:u w:val="single"/>
        </w:rPr>
        <w:t>je přípustné vyloučení</w:t>
      </w:r>
      <w:r>
        <w:rPr>
          <w:rFonts w:cs="FrutigerCE-Light"/>
          <w:sz w:val="16"/>
          <w:szCs w:val="16"/>
        </w:rPr>
        <w:t xml:space="preserve"> či limitace </w:t>
      </w:r>
      <w:r w:rsidR="007854F2">
        <w:rPr>
          <w:rFonts w:cs="FrutigerCE-Light"/>
          <w:sz w:val="16"/>
          <w:szCs w:val="16"/>
        </w:rPr>
        <w:t xml:space="preserve">plnění za </w:t>
      </w:r>
      <w:r>
        <w:rPr>
          <w:rFonts w:cs="FrutigerCE-Light"/>
          <w:sz w:val="16"/>
          <w:szCs w:val="16"/>
        </w:rPr>
        <w:t>p</w:t>
      </w:r>
      <w:r w:rsidR="007C1D88" w:rsidRPr="0077712E">
        <w:rPr>
          <w:rFonts w:cs="FrutigerCE-Light"/>
          <w:sz w:val="16"/>
          <w:szCs w:val="16"/>
        </w:rPr>
        <w:t>oškození nebo zničení předmětu pojištění</w:t>
      </w:r>
      <w:r>
        <w:rPr>
          <w:rFonts w:cs="FrutigerCE-Light"/>
          <w:sz w:val="16"/>
          <w:szCs w:val="16"/>
        </w:rPr>
        <w:t>:</w:t>
      </w:r>
      <w:r w:rsidR="007C1D88" w:rsidRPr="0077712E">
        <w:rPr>
          <w:rFonts w:cs="FrutigerCE-Light"/>
          <w:sz w:val="16"/>
          <w:szCs w:val="16"/>
        </w:rPr>
        <w:t xml:space="preserve"> </w:t>
      </w:r>
    </w:p>
    <w:p w14:paraId="7B5731A8" w14:textId="77777777" w:rsidR="00B028F2" w:rsidRPr="00E02BC8" w:rsidRDefault="00B028F2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následkem jaderných</w:t>
      </w:r>
      <w:r w:rsidR="00D50AF0">
        <w:rPr>
          <w:rFonts w:cs="FrutigerCE-Light"/>
          <w:sz w:val="16"/>
          <w:szCs w:val="16"/>
        </w:rPr>
        <w:t xml:space="preserve"> a </w:t>
      </w:r>
      <w:r w:rsidRPr="00E02BC8">
        <w:rPr>
          <w:rFonts w:cs="FrutigerCE-Light"/>
          <w:sz w:val="16"/>
          <w:szCs w:val="16"/>
        </w:rPr>
        <w:t>válečných rizik</w:t>
      </w:r>
      <w:r w:rsidR="00D50AF0">
        <w:rPr>
          <w:rFonts w:cs="FrutigerCE-Light"/>
          <w:sz w:val="16"/>
          <w:szCs w:val="16"/>
        </w:rPr>
        <w:t>, násilných nepokojů a terorismu</w:t>
      </w:r>
      <w:r w:rsidR="00B14071">
        <w:rPr>
          <w:rFonts w:cs="FrutigerCE-Light"/>
          <w:sz w:val="16"/>
          <w:szCs w:val="16"/>
        </w:rPr>
        <w:t>;</w:t>
      </w:r>
    </w:p>
    <w:p w14:paraId="5B18E8D9" w14:textId="77777777" w:rsidR="007C1D88" w:rsidRPr="00E02BC8" w:rsidRDefault="007C1D88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následkem vady, kterou měl již v době vzniku pojištění a která byla nebo mohl</w:t>
      </w:r>
      <w:r w:rsidR="00D50AF0">
        <w:rPr>
          <w:rFonts w:cs="FrutigerCE-Light"/>
          <w:sz w:val="16"/>
          <w:szCs w:val="16"/>
        </w:rPr>
        <w:t>a</w:t>
      </w:r>
      <w:r w:rsidRPr="00E02BC8">
        <w:rPr>
          <w:rFonts w:cs="FrutigerCE-Light"/>
          <w:sz w:val="16"/>
          <w:szCs w:val="16"/>
        </w:rPr>
        <w:t xml:space="preserve"> být (vzhledem k okolnostem) známa pojistníkovi či pojištěnému</w:t>
      </w:r>
      <w:r w:rsidR="00B14071">
        <w:rPr>
          <w:rFonts w:cs="FrutigerCE-Light"/>
          <w:sz w:val="16"/>
          <w:szCs w:val="16"/>
        </w:rPr>
        <w:t>;</w:t>
      </w:r>
    </w:p>
    <w:p w14:paraId="65A9BF8C" w14:textId="77777777" w:rsidR="00AC6B97" w:rsidRPr="00E02BC8" w:rsidRDefault="00AC6B97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který nebyl bezprostředně před pojistnou událostí v provozuschopném stavu, či nebyl uveden do provozu v souladu s platnými právními předpisy či požadavky výrobce</w:t>
      </w:r>
      <w:r w:rsidR="00B14071">
        <w:rPr>
          <w:rFonts w:cs="FrutigerCE-Light"/>
          <w:sz w:val="16"/>
          <w:szCs w:val="16"/>
        </w:rPr>
        <w:t>;</w:t>
      </w:r>
    </w:p>
    <w:p w14:paraId="3C263B38" w14:textId="431B615C" w:rsidR="0077712E" w:rsidRDefault="0077712E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ú</w:t>
      </w:r>
      <w:r w:rsidR="00A13AF6">
        <w:rPr>
          <w:rFonts w:cs="FrutigerCE-Light"/>
          <w:sz w:val="16"/>
          <w:szCs w:val="16"/>
        </w:rPr>
        <w:t>myslným poškození</w:t>
      </w:r>
      <w:r w:rsidR="007A3A9C">
        <w:rPr>
          <w:rFonts w:cs="FrutigerCE-Light"/>
          <w:sz w:val="16"/>
          <w:szCs w:val="16"/>
        </w:rPr>
        <w:t>m</w:t>
      </w:r>
      <w:r w:rsidR="00A13AF6">
        <w:rPr>
          <w:rFonts w:cs="FrutigerCE-Light"/>
          <w:sz w:val="16"/>
          <w:szCs w:val="16"/>
        </w:rPr>
        <w:t xml:space="preserve"> nebo zničením</w:t>
      </w:r>
      <w:r w:rsidR="00B14071">
        <w:rPr>
          <w:rFonts w:cs="FrutigerCE-Light"/>
          <w:sz w:val="16"/>
          <w:szCs w:val="16"/>
        </w:rPr>
        <w:t>;</w:t>
      </w:r>
    </w:p>
    <w:p w14:paraId="21BAB99F" w14:textId="77777777" w:rsidR="00E02BC8" w:rsidRPr="00E02BC8" w:rsidRDefault="00D9788F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krádeží vloupáním, loupeží, </w:t>
      </w:r>
      <w:r w:rsidR="00E02BC8">
        <w:rPr>
          <w:rFonts w:cs="FrutigerCE-Light"/>
          <w:sz w:val="16"/>
          <w:szCs w:val="16"/>
        </w:rPr>
        <w:t>ztrátou, zpronevěrou, podvodem, zatajením</w:t>
      </w:r>
      <w:r w:rsidR="00B14071">
        <w:rPr>
          <w:rFonts w:cs="FrutigerCE-Light"/>
          <w:sz w:val="16"/>
          <w:szCs w:val="16"/>
        </w:rPr>
        <w:t>;</w:t>
      </w:r>
    </w:p>
    <w:p w14:paraId="136FE048" w14:textId="46D07704" w:rsidR="007C1D88" w:rsidRPr="00E02BC8" w:rsidRDefault="007C1D88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 xml:space="preserve">způsobené bezprostředním následkem </w:t>
      </w:r>
      <w:r w:rsidR="0077712E" w:rsidRPr="00E02BC8">
        <w:rPr>
          <w:rFonts w:cs="FrutigerCE-Light"/>
          <w:sz w:val="16"/>
          <w:szCs w:val="16"/>
        </w:rPr>
        <w:t xml:space="preserve">trvalého vlivu provozu, </w:t>
      </w:r>
      <w:r w:rsidRPr="00E02BC8">
        <w:rPr>
          <w:rFonts w:cs="FrutigerCE-Light"/>
          <w:sz w:val="16"/>
          <w:szCs w:val="16"/>
        </w:rPr>
        <w:t xml:space="preserve">koroze, eroze, abraze, kavitace, oxidace, </w:t>
      </w:r>
      <w:r w:rsidR="00AC6B97" w:rsidRPr="00E02BC8">
        <w:rPr>
          <w:rFonts w:cs="FrutigerCE-Light"/>
          <w:sz w:val="16"/>
          <w:szCs w:val="16"/>
        </w:rPr>
        <w:t xml:space="preserve">usazování usazenin, </w:t>
      </w:r>
      <w:r w:rsidR="00C54587">
        <w:rPr>
          <w:rFonts w:cs="FrutigerCE-Light"/>
          <w:sz w:val="16"/>
          <w:szCs w:val="16"/>
        </w:rPr>
        <w:t xml:space="preserve">běžného </w:t>
      </w:r>
      <w:r w:rsidRPr="00E02BC8">
        <w:rPr>
          <w:rFonts w:cs="FrutigerCE-Light"/>
          <w:sz w:val="16"/>
          <w:szCs w:val="16"/>
        </w:rPr>
        <w:t>opotřebení, postupného stárnutí, únavy materiálu, nedostatečného používání, dlouhodobého uskladnění</w:t>
      </w:r>
      <w:r w:rsidR="00AC6B97" w:rsidRPr="00E02BC8">
        <w:rPr>
          <w:rFonts w:cs="FrutigerCE-Light"/>
          <w:sz w:val="16"/>
          <w:szCs w:val="16"/>
        </w:rPr>
        <w:t>, pokud nenastaly v důsledku živelní události či vady materiálu</w:t>
      </w:r>
      <w:bookmarkStart w:id="0" w:name="_Hlk105663750"/>
      <w:r w:rsidR="00B255C5">
        <w:rPr>
          <w:rFonts w:cs="FrutigerCE-Light"/>
          <w:sz w:val="16"/>
          <w:szCs w:val="16"/>
        </w:rPr>
        <w:t>, vniknutí předmětu, chyby obsluhy či jiné příčiny uvedené v 1. odstavci této specifikace</w:t>
      </w:r>
      <w:bookmarkEnd w:id="0"/>
      <w:r w:rsidRPr="00E02BC8">
        <w:rPr>
          <w:rFonts w:cs="FrutigerCE-Light"/>
          <w:sz w:val="16"/>
          <w:szCs w:val="16"/>
        </w:rPr>
        <w:t>;</w:t>
      </w:r>
    </w:p>
    <w:p w14:paraId="45FBE3A0" w14:textId="6566FEA3" w:rsidR="007C1D88" w:rsidRPr="00E02BC8" w:rsidRDefault="007C1D88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přímým dlouhodobým vlivem biologických, chemických nebo tepelných procesů, znečištěním nebo poškrábáním</w:t>
      </w:r>
      <w:r w:rsidR="00AC6B97" w:rsidRPr="00E02BC8">
        <w:rPr>
          <w:rFonts w:cs="FrutigerCE-Light"/>
          <w:sz w:val="16"/>
          <w:szCs w:val="16"/>
        </w:rPr>
        <w:t>, pokud nenastaly v důsledku živelní události či vady materiálu</w:t>
      </w:r>
      <w:r w:rsidR="00B255C5">
        <w:rPr>
          <w:rFonts w:cs="FrutigerCE-Light"/>
          <w:sz w:val="16"/>
          <w:szCs w:val="16"/>
        </w:rPr>
        <w:t>, vniknutí předmětu, chyby obsluhy či jiné příčiny uvedené v 1. odstavci této specifikace</w:t>
      </w:r>
      <w:r w:rsidRPr="00E02BC8">
        <w:rPr>
          <w:rFonts w:cs="FrutigerCE-Light"/>
          <w:sz w:val="16"/>
          <w:szCs w:val="16"/>
        </w:rPr>
        <w:t>;</w:t>
      </w:r>
    </w:p>
    <w:p w14:paraId="6B58572D" w14:textId="77777777" w:rsidR="007C1D88" w:rsidRDefault="007C1D88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125C92">
        <w:rPr>
          <w:rFonts w:cs="FrutigerCE-Light"/>
          <w:sz w:val="16"/>
          <w:szCs w:val="16"/>
        </w:rPr>
        <w:t>normálními atmosférickými podmínkami, s nimiž je třeba podle ročního období a místních poměrů počítat</w:t>
      </w:r>
      <w:r w:rsidR="00B028F2" w:rsidRPr="00125C92">
        <w:rPr>
          <w:rFonts w:cs="FrutigerCE-Light"/>
          <w:sz w:val="16"/>
          <w:szCs w:val="16"/>
        </w:rPr>
        <w:t xml:space="preserve">, </w:t>
      </w:r>
      <w:r w:rsidR="00AC6B97" w:rsidRPr="00125C92">
        <w:rPr>
          <w:rFonts w:cs="FrutigerCE-Light"/>
          <w:sz w:val="16"/>
          <w:szCs w:val="16"/>
        </w:rPr>
        <w:t>pokud nenastaly v</w:t>
      </w:r>
      <w:r w:rsidR="00125C92" w:rsidRPr="00125C92">
        <w:rPr>
          <w:rFonts w:cs="FrutigerCE-Light"/>
          <w:sz w:val="16"/>
          <w:szCs w:val="16"/>
        </w:rPr>
        <w:t> </w:t>
      </w:r>
      <w:r w:rsidR="00AC6B97" w:rsidRPr="00125C92">
        <w:rPr>
          <w:rFonts w:cs="FrutigerCE-Light"/>
          <w:sz w:val="16"/>
          <w:szCs w:val="16"/>
        </w:rPr>
        <w:t>důsledku</w:t>
      </w:r>
      <w:r w:rsidR="00125C92" w:rsidRPr="00125C92">
        <w:rPr>
          <w:rFonts w:cs="FrutigerCE-Light"/>
          <w:sz w:val="16"/>
          <w:szCs w:val="16"/>
        </w:rPr>
        <w:t xml:space="preserve"> </w:t>
      </w:r>
      <w:r w:rsidR="00AC6B97" w:rsidRPr="00125C92">
        <w:rPr>
          <w:rFonts w:cs="FrutigerCE-Light"/>
          <w:sz w:val="16"/>
          <w:szCs w:val="16"/>
        </w:rPr>
        <w:t>živelní události</w:t>
      </w:r>
      <w:r w:rsidRPr="00125C92">
        <w:rPr>
          <w:rFonts w:cs="FrutigerCE-Light"/>
          <w:sz w:val="16"/>
          <w:szCs w:val="16"/>
        </w:rPr>
        <w:t>;</w:t>
      </w:r>
    </w:p>
    <w:p w14:paraId="37154253" w14:textId="77777777" w:rsidR="007854F2" w:rsidRPr="00125C92" w:rsidRDefault="007854F2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7854F2">
        <w:rPr>
          <w:rFonts w:cs="FrutigerCE-Light"/>
          <w:sz w:val="16"/>
          <w:szCs w:val="16"/>
        </w:rPr>
        <w:t>větrem, který nedosahuje rychlosti vichřice</w:t>
      </w:r>
      <w:r w:rsidR="00B14071">
        <w:rPr>
          <w:rFonts w:cs="FrutigerCE-Light"/>
          <w:sz w:val="16"/>
          <w:szCs w:val="16"/>
        </w:rPr>
        <w:t>;</w:t>
      </w:r>
    </w:p>
    <w:p w14:paraId="459E300F" w14:textId="77777777" w:rsidR="007C1D88" w:rsidRPr="00E02BC8" w:rsidRDefault="00FF6CEF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 rozsahu v jakém je za poškození či zničení dle </w:t>
      </w:r>
      <w:r w:rsidRPr="00E02BC8">
        <w:rPr>
          <w:rFonts w:cs="FrutigerCE-Light"/>
          <w:sz w:val="16"/>
          <w:szCs w:val="16"/>
        </w:rPr>
        <w:t xml:space="preserve">právního předpisu </w:t>
      </w:r>
      <w:r>
        <w:rPr>
          <w:rFonts w:cs="FrutigerCE-Light"/>
          <w:sz w:val="16"/>
          <w:szCs w:val="16"/>
        </w:rPr>
        <w:t>či</w:t>
      </w:r>
      <w:r w:rsidRPr="00E02BC8">
        <w:rPr>
          <w:rFonts w:cs="FrutigerCE-Light"/>
          <w:sz w:val="16"/>
          <w:szCs w:val="16"/>
        </w:rPr>
        <w:t xml:space="preserve"> smlouvy</w:t>
      </w:r>
      <w:r>
        <w:rPr>
          <w:rFonts w:cs="FrutigerCE-Light"/>
          <w:sz w:val="16"/>
          <w:szCs w:val="16"/>
        </w:rPr>
        <w:t xml:space="preserve"> odpovědný</w:t>
      </w:r>
      <w:r w:rsidRPr="00E02BC8">
        <w:rPr>
          <w:rFonts w:cs="FrutigerCE-Light"/>
          <w:sz w:val="16"/>
          <w:szCs w:val="16"/>
        </w:rPr>
        <w:t xml:space="preserve"> smluvní partner nebo opravce, včetně odpovědnosti za vady (záruky)</w:t>
      </w:r>
      <w:r>
        <w:rPr>
          <w:rFonts w:cs="FrutigerCE-Light"/>
          <w:sz w:val="16"/>
          <w:szCs w:val="16"/>
        </w:rPr>
        <w:t>;</w:t>
      </w:r>
    </w:p>
    <w:p w14:paraId="60A69B58" w14:textId="77777777" w:rsidR="007C1D88" w:rsidRPr="00E02BC8" w:rsidRDefault="00431CA9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kybernetickými riziky (projev viru; poškození, zkreslení, vymazání dat či programového vybavení; užívání, zneužití či selhání internetu; apod.)</w:t>
      </w:r>
      <w:r w:rsidR="007C1D88" w:rsidRPr="00E02BC8">
        <w:rPr>
          <w:rFonts w:cs="FrutigerCE-Light"/>
          <w:sz w:val="16"/>
          <w:szCs w:val="16"/>
        </w:rPr>
        <w:t>;</w:t>
      </w:r>
    </w:p>
    <w:p w14:paraId="72A26E62" w14:textId="77777777" w:rsidR="007C1D88" w:rsidRPr="00E02BC8" w:rsidRDefault="00B028F2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v důsledku jakéhokoliv porušení duševních majetkových práv</w:t>
      </w:r>
      <w:r w:rsidR="00B14071">
        <w:rPr>
          <w:rFonts w:cs="FrutigerCE-Light"/>
          <w:sz w:val="16"/>
          <w:szCs w:val="16"/>
        </w:rPr>
        <w:t>;</w:t>
      </w:r>
    </w:p>
    <w:p w14:paraId="5C71A9A0" w14:textId="77777777" w:rsidR="00AC6B97" w:rsidRPr="00E02BC8" w:rsidRDefault="00AC6B97" w:rsidP="008331A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jedná-li se o zvukové</w:t>
      </w:r>
      <w:r w:rsidR="00255D85">
        <w:rPr>
          <w:rFonts w:cs="FrutigerCE-Light"/>
          <w:sz w:val="16"/>
          <w:szCs w:val="16"/>
        </w:rPr>
        <w:t>,</w:t>
      </w:r>
      <w:r w:rsidRPr="00E02BC8">
        <w:rPr>
          <w:rFonts w:cs="FrutigerCE-Light"/>
          <w:sz w:val="16"/>
          <w:szCs w:val="16"/>
        </w:rPr>
        <w:t xml:space="preserve"> obrazové či jiné záznamy a data</w:t>
      </w:r>
      <w:r w:rsidR="007600EC">
        <w:rPr>
          <w:rFonts w:cs="FrutigerCE-Light"/>
          <w:sz w:val="16"/>
          <w:szCs w:val="16"/>
        </w:rPr>
        <w:t>.</w:t>
      </w:r>
    </w:p>
    <w:p w14:paraId="0F853B11" w14:textId="1CA10540" w:rsidR="007C1D88" w:rsidRDefault="002949FF" w:rsidP="008331A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Pouze tehdy, nedošlo-li současně k jinému poškození či zničení předmětu pojištění</w:t>
      </w:r>
      <w:r w:rsidR="00040567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je přípustná v</w:t>
      </w:r>
      <w:r w:rsidR="00E7047E">
        <w:rPr>
          <w:rFonts w:cs="FrutigerCE-Light"/>
          <w:sz w:val="16"/>
          <w:szCs w:val="16"/>
        </w:rPr>
        <w:t>ýluka na díly a části, které se pravidelně vyměňují pro rychlé opotřebení či stárnutí, dále na skleněné díly a části, činná média, provozní kapaliny, baterie a elektrochemické články, nosiče dat, nářadí a nástroje všeho druhu.</w:t>
      </w:r>
    </w:p>
    <w:p w14:paraId="70717F6D" w14:textId="710D17F4" w:rsidR="00413862" w:rsidRPr="00374FCB" w:rsidRDefault="00413862" w:rsidP="00413862">
      <w:pPr>
        <w:autoSpaceDE w:val="0"/>
        <w:autoSpaceDN w:val="0"/>
        <w:adjustRightInd w:val="0"/>
        <w:spacing w:after="120" w:line="240" w:lineRule="auto"/>
        <w:jc w:val="both"/>
        <w:rPr>
          <w:rFonts w:ascii="AllianzSansLight" w:hAnsi="AllianzSansLight" w:cs="AllianzSans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 případě náhrady škody za poškozený software je přípustné omezení pouze na </w:t>
      </w:r>
      <w:r>
        <w:rPr>
          <w:rFonts w:ascii="AllianzSansLight" w:hAnsi="AllianzSansLight" w:cs="AllianzSansLight"/>
          <w:sz w:val="16"/>
          <w:szCs w:val="16"/>
        </w:rPr>
        <w:t>systémový a aplikační software, v rozsahu poskytovaném příslušnou licencí, bez uživatelských dat.</w:t>
      </w:r>
      <w:r>
        <w:rPr>
          <w:rFonts w:cs="FrutigerCE-Light"/>
          <w:sz w:val="16"/>
          <w:szCs w:val="16"/>
        </w:rPr>
        <w:t xml:space="preserve"> Žádné jiné omezení či krácení pojistného plnění za jakékoli díly či části poškozeného elektroniky není přípustné.</w:t>
      </w:r>
    </w:p>
    <w:p w14:paraId="542B449C" w14:textId="73721A44" w:rsidR="00D44EBB" w:rsidRDefault="00A204D6" w:rsidP="008331A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Pojištění </w:t>
      </w:r>
      <w:r w:rsidR="008F74EF">
        <w:rPr>
          <w:rFonts w:cs="FrutigerCE-Light"/>
          <w:sz w:val="16"/>
          <w:szCs w:val="16"/>
        </w:rPr>
        <w:t>se ve výše uvedeném rozsahu</w:t>
      </w:r>
      <w:r>
        <w:rPr>
          <w:rFonts w:cs="FrutigerCE-Light"/>
          <w:sz w:val="16"/>
          <w:szCs w:val="16"/>
        </w:rPr>
        <w:t xml:space="preserve"> </w:t>
      </w:r>
      <w:r w:rsidR="00AD7FFE">
        <w:rPr>
          <w:rFonts w:cs="FrutigerCE-Light"/>
          <w:sz w:val="16"/>
          <w:szCs w:val="16"/>
        </w:rPr>
        <w:t xml:space="preserve">musí vztahovat </w:t>
      </w:r>
      <w:r>
        <w:rPr>
          <w:rFonts w:cs="FrutigerCE-Light"/>
          <w:sz w:val="16"/>
          <w:szCs w:val="16"/>
        </w:rPr>
        <w:t xml:space="preserve">i na mobilní zařízení vč. fotoaparátů, GPS, notebooků a tabletů a </w:t>
      </w:r>
      <w:r w:rsidR="00C54587">
        <w:rPr>
          <w:rFonts w:cs="FrutigerCE-Light"/>
          <w:sz w:val="16"/>
          <w:szCs w:val="16"/>
        </w:rPr>
        <w:t xml:space="preserve">na </w:t>
      </w:r>
      <w:r>
        <w:rPr>
          <w:rFonts w:cs="FrutigerCE-Light"/>
          <w:sz w:val="16"/>
          <w:szCs w:val="16"/>
        </w:rPr>
        <w:t>zařízení pevně nainstalovaná ve vozidlech s výjimkou autorádií a zabudovaných navigací.</w:t>
      </w:r>
      <w:r w:rsidR="003102EA">
        <w:rPr>
          <w:rFonts w:cs="FrutigerCE-Light"/>
          <w:sz w:val="16"/>
          <w:szCs w:val="16"/>
        </w:rPr>
        <w:t xml:space="preserve"> </w:t>
      </w:r>
    </w:p>
    <w:p w14:paraId="0537A9C9" w14:textId="206B0D03" w:rsidR="00A204D6" w:rsidRDefault="00D44EBB" w:rsidP="008331A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Pojištění</w:t>
      </w:r>
      <w:r w:rsidR="003102EA">
        <w:rPr>
          <w:rFonts w:cs="FrutigerCE-Light"/>
          <w:sz w:val="16"/>
          <w:szCs w:val="16"/>
        </w:rPr>
        <w:t xml:space="preserve"> se </w:t>
      </w:r>
      <w:r w:rsidR="00710F12">
        <w:rPr>
          <w:rFonts w:cs="FrutigerCE-Light"/>
          <w:sz w:val="16"/>
          <w:szCs w:val="16"/>
        </w:rPr>
        <w:t xml:space="preserve">ve výše uvedeném rozsahu </w:t>
      </w:r>
      <w:r w:rsidR="003102EA">
        <w:rPr>
          <w:rFonts w:cs="FrutigerCE-Light"/>
          <w:sz w:val="16"/>
          <w:szCs w:val="16"/>
        </w:rPr>
        <w:t>musí vztahovat i na veškeré součásti fotovoltaických elektráren.</w:t>
      </w:r>
      <w:r>
        <w:rPr>
          <w:rFonts w:cs="FrutigerCE-Light"/>
          <w:sz w:val="16"/>
          <w:szCs w:val="16"/>
        </w:rPr>
        <w:t xml:space="preserve"> </w:t>
      </w:r>
      <w:r w:rsidR="00710F12">
        <w:rPr>
          <w:rFonts w:cs="FrutigerCE-Light"/>
          <w:sz w:val="16"/>
          <w:szCs w:val="16"/>
        </w:rPr>
        <w:t>Za nesplnění podmínek Veřejné zakázky nebude považováno pojištění fotovoltaických elektráren v odpovídajícím rozsahu v rámci Strojního pojištění.</w:t>
      </w:r>
    </w:p>
    <w:p w14:paraId="437936BF" w14:textId="7B3E2B3A" w:rsidR="0051229D" w:rsidRDefault="0051229D" w:rsidP="008331A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Uvedení jedné částky pojistného v tabulce „Cenová specifikace“</w:t>
      </w:r>
      <w:r w:rsidR="00731F54">
        <w:rPr>
          <w:rFonts w:cs="FrutigerCE-Light"/>
          <w:sz w:val="16"/>
          <w:szCs w:val="16"/>
        </w:rPr>
        <w:t xml:space="preserve"> za pojištění </w:t>
      </w:r>
      <w:proofErr w:type="spellStart"/>
      <w:r w:rsidR="00731F54">
        <w:rPr>
          <w:rFonts w:cs="FrutigerCE-Light"/>
          <w:sz w:val="16"/>
          <w:szCs w:val="16"/>
        </w:rPr>
        <w:t>poř</w:t>
      </w:r>
      <w:proofErr w:type="spellEnd"/>
      <w:r w:rsidR="00731F54">
        <w:rPr>
          <w:rFonts w:cs="FrutigerCE-Light"/>
          <w:sz w:val="16"/>
          <w:szCs w:val="16"/>
        </w:rPr>
        <w:t xml:space="preserve">. č. </w:t>
      </w:r>
      <w:del w:id="1" w:author="Zbynek Kros" w:date="2022-07-03T18:32:00Z">
        <w:r w:rsidR="00731F54" w:rsidDel="00B233B5">
          <w:rPr>
            <w:rFonts w:cs="FrutigerCE-Light"/>
            <w:sz w:val="16"/>
            <w:szCs w:val="16"/>
          </w:rPr>
          <w:delText xml:space="preserve">25 </w:delText>
        </w:r>
      </w:del>
      <w:ins w:id="2" w:author="Zbynek Kros" w:date="2022-07-03T18:32:00Z">
        <w:r w:rsidR="00B233B5">
          <w:rPr>
            <w:rFonts w:cs="FrutigerCE-Light"/>
            <w:sz w:val="16"/>
            <w:szCs w:val="16"/>
          </w:rPr>
          <w:t>2</w:t>
        </w:r>
        <w:r w:rsidR="00B233B5">
          <w:rPr>
            <w:rFonts w:cs="FrutigerCE-Light"/>
            <w:sz w:val="16"/>
            <w:szCs w:val="16"/>
          </w:rPr>
          <w:t>4</w:t>
        </w:r>
        <w:r w:rsidR="00B233B5">
          <w:rPr>
            <w:rFonts w:cs="FrutigerCE-Light"/>
            <w:sz w:val="16"/>
            <w:szCs w:val="16"/>
          </w:rPr>
          <w:t xml:space="preserve"> </w:t>
        </w:r>
      </w:ins>
      <w:r w:rsidR="00731F54">
        <w:rPr>
          <w:rFonts w:cs="FrutigerCE-Light"/>
          <w:sz w:val="16"/>
          <w:szCs w:val="16"/>
        </w:rPr>
        <w:t xml:space="preserve">– </w:t>
      </w:r>
      <w:del w:id="3" w:author="Zbynek Kros" w:date="2022-07-03T18:32:00Z">
        <w:r w:rsidR="00731F54" w:rsidDel="00B233B5">
          <w:rPr>
            <w:rFonts w:cs="FrutigerCE-Light"/>
            <w:sz w:val="16"/>
            <w:szCs w:val="16"/>
          </w:rPr>
          <w:delText>26</w:delText>
        </w:r>
        <w:r w:rsidDel="00B233B5">
          <w:rPr>
            <w:rFonts w:cs="FrutigerCE-Light"/>
            <w:sz w:val="16"/>
            <w:szCs w:val="16"/>
          </w:rPr>
          <w:delText xml:space="preserve"> </w:delText>
        </w:r>
      </w:del>
      <w:ins w:id="4" w:author="Zbynek Kros" w:date="2022-07-03T18:32:00Z">
        <w:r w:rsidR="00B233B5">
          <w:rPr>
            <w:rFonts w:cs="FrutigerCE-Light"/>
            <w:sz w:val="16"/>
            <w:szCs w:val="16"/>
          </w:rPr>
          <w:t>2</w:t>
        </w:r>
        <w:r w:rsidR="00B233B5">
          <w:rPr>
            <w:rFonts w:cs="FrutigerCE-Light"/>
            <w:sz w:val="16"/>
            <w:szCs w:val="16"/>
          </w:rPr>
          <w:t>5</w:t>
        </w:r>
        <w:r w:rsidR="00B233B5">
          <w:rPr>
            <w:rFonts w:cs="FrutigerCE-Light"/>
            <w:sz w:val="16"/>
            <w:szCs w:val="16"/>
          </w:rPr>
          <w:t xml:space="preserve"> </w:t>
        </w:r>
      </w:ins>
      <w:r>
        <w:rPr>
          <w:rFonts w:cs="FrutigerCE-Light"/>
          <w:sz w:val="16"/>
          <w:szCs w:val="16"/>
        </w:rPr>
        <w:t xml:space="preserve">je akceptovatelné pouze za podmínky, že případné změny v tabulce </w:t>
      </w:r>
      <w:r w:rsidR="00731F54">
        <w:rPr>
          <w:rFonts w:cs="FrutigerCE-Light"/>
          <w:sz w:val="16"/>
          <w:szCs w:val="16"/>
        </w:rPr>
        <w:t xml:space="preserve">přílohy č. 2 </w:t>
      </w:r>
      <w:r>
        <w:rPr>
          <w:rFonts w:cs="FrutigerCE-Light"/>
          <w:sz w:val="16"/>
          <w:szCs w:val="16"/>
        </w:rPr>
        <w:t>vztahující se k předmětu pojištění č.</w:t>
      </w:r>
      <w:r w:rsidR="00424EBE">
        <w:rPr>
          <w:rFonts w:cs="FrutigerCE-Light"/>
          <w:sz w:val="16"/>
          <w:szCs w:val="16"/>
        </w:rPr>
        <w:t> </w:t>
      </w:r>
      <w:del w:id="5" w:author="Zbynek Kros" w:date="2022-07-03T18:32:00Z">
        <w:r w:rsidDel="00B233B5">
          <w:rPr>
            <w:rFonts w:cs="FrutigerCE-Light"/>
            <w:sz w:val="16"/>
            <w:szCs w:val="16"/>
          </w:rPr>
          <w:delText xml:space="preserve">26 </w:delText>
        </w:r>
      </w:del>
      <w:ins w:id="6" w:author="Zbynek Kros" w:date="2022-07-03T18:32:00Z">
        <w:r w:rsidR="00B233B5">
          <w:rPr>
            <w:rFonts w:cs="FrutigerCE-Light"/>
            <w:sz w:val="16"/>
            <w:szCs w:val="16"/>
          </w:rPr>
          <w:t>2</w:t>
        </w:r>
        <w:r w:rsidR="00B233B5">
          <w:rPr>
            <w:rFonts w:cs="FrutigerCE-Light"/>
            <w:sz w:val="16"/>
            <w:szCs w:val="16"/>
          </w:rPr>
          <w:t>5</w:t>
        </w:r>
        <w:r w:rsidR="00B233B5">
          <w:rPr>
            <w:rFonts w:cs="FrutigerCE-Light"/>
            <w:sz w:val="16"/>
            <w:szCs w:val="16"/>
          </w:rPr>
          <w:t xml:space="preserve"> </w:t>
        </w:r>
      </w:ins>
      <w:r>
        <w:rPr>
          <w:rFonts w:cs="FrutigerCE-Light"/>
          <w:sz w:val="16"/>
          <w:szCs w:val="16"/>
        </w:rPr>
        <w:t>nastalé v průběhu plnění zakázky nebudou mít vliv na výši pojistného. V opačném případě je nezbytné vyplnit roční pojistné pro předmět</w:t>
      </w:r>
      <w:r w:rsidR="00731F54">
        <w:rPr>
          <w:rFonts w:cs="FrutigerCE-Light"/>
          <w:sz w:val="16"/>
          <w:szCs w:val="16"/>
        </w:rPr>
        <w:t>y</w:t>
      </w:r>
      <w:r>
        <w:rPr>
          <w:rFonts w:cs="FrutigerCE-Light"/>
          <w:sz w:val="16"/>
          <w:szCs w:val="16"/>
        </w:rPr>
        <w:t xml:space="preserve"> pojištění č. </w:t>
      </w:r>
      <w:del w:id="7" w:author="Zbynek Kros" w:date="2022-07-03T18:32:00Z">
        <w:r w:rsidR="00731F54" w:rsidDel="00B233B5">
          <w:rPr>
            <w:rFonts w:cs="FrutigerCE-Light"/>
            <w:sz w:val="16"/>
            <w:szCs w:val="16"/>
          </w:rPr>
          <w:delText xml:space="preserve">25 </w:delText>
        </w:r>
      </w:del>
      <w:ins w:id="8" w:author="Zbynek Kros" w:date="2022-07-03T18:32:00Z">
        <w:r w:rsidR="00B233B5">
          <w:rPr>
            <w:rFonts w:cs="FrutigerCE-Light"/>
            <w:sz w:val="16"/>
            <w:szCs w:val="16"/>
          </w:rPr>
          <w:t>2</w:t>
        </w:r>
        <w:r w:rsidR="00B233B5">
          <w:rPr>
            <w:rFonts w:cs="FrutigerCE-Light"/>
            <w:sz w:val="16"/>
            <w:szCs w:val="16"/>
          </w:rPr>
          <w:t>4</w:t>
        </w:r>
        <w:r w:rsidR="00B233B5">
          <w:rPr>
            <w:rFonts w:cs="FrutigerCE-Light"/>
            <w:sz w:val="16"/>
            <w:szCs w:val="16"/>
          </w:rPr>
          <w:t xml:space="preserve"> </w:t>
        </w:r>
      </w:ins>
      <w:r w:rsidR="00731F54">
        <w:rPr>
          <w:rFonts w:cs="FrutigerCE-Light"/>
          <w:sz w:val="16"/>
          <w:szCs w:val="16"/>
        </w:rPr>
        <w:t xml:space="preserve">– </w:t>
      </w:r>
      <w:del w:id="9" w:author="Zbynek Kros" w:date="2022-07-03T18:32:00Z">
        <w:r w:rsidR="00731F54" w:rsidDel="00B233B5">
          <w:rPr>
            <w:rFonts w:cs="FrutigerCE-Light"/>
            <w:sz w:val="16"/>
            <w:szCs w:val="16"/>
          </w:rPr>
          <w:delText>26</w:delText>
        </w:r>
        <w:r w:rsidDel="00B233B5">
          <w:rPr>
            <w:rFonts w:cs="FrutigerCE-Light"/>
            <w:sz w:val="16"/>
            <w:szCs w:val="16"/>
          </w:rPr>
          <w:delText xml:space="preserve"> </w:delText>
        </w:r>
      </w:del>
      <w:ins w:id="10" w:author="Zbynek Kros" w:date="2022-07-03T18:32:00Z">
        <w:r w:rsidR="00B233B5">
          <w:rPr>
            <w:rFonts w:cs="FrutigerCE-Light"/>
            <w:sz w:val="16"/>
            <w:szCs w:val="16"/>
          </w:rPr>
          <w:t>2</w:t>
        </w:r>
        <w:r w:rsidR="00B233B5">
          <w:rPr>
            <w:rFonts w:cs="FrutigerCE-Light"/>
            <w:sz w:val="16"/>
            <w:szCs w:val="16"/>
          </w:rPr>
          <w:t>5</w:t>
        </w:r>
        <w:r w:rsidR="00B233B5">
          <w:rPr>
            <w:rFonts w:cs="FrutigerCE-Light"/>
            <w:sz w:val="16"/>
            <w:szCs w:val="16"/>
          </w:rPr>
          <w:t xml:space="preserve"> </w:t>
        </w:r>
      </w:ins>
      <w:r>
        <w:rPr>
          <w:rFonts w:cs="FrutigerCE-Light"/>
          <w:sz w:val="16"/>
          <w:szCs w:val="16"/>
        </w:rPr>
        <w:t>samostatně.</w:t>
      </w:r>
    </w:p>
    <w:p w14:paraId="1C36161B" w14:textId="77777777" w:rsidR="00A204D6" w:rsidRDefault="00A204D6" w:rsidP="00C54587">
      <w:pPr>
        <w:autoSpaceDE w:val="0"/>
        <w:autoSpaceDN w:val="0"/>
        <w:adjustRightInd w:val="0"/>
        <w:spacing w:after="0" w:line="240" w:lineRule="auto"/>
        <w:jc w:val="both"/>
        <w:rPr>
          <w:rFonts w:cs="FrutigerCE-Light"/>
          <w:sz w:val="16"/>
          <w:szCs w:val="16"/>
        </w:rPr>
      </w:pPr>
    </w:p>
    <w:p w14:paraId="7CA8FC96" w14:textId="77777777" w:rsidR="00CF5000" w:rsidRPr="007054A1" w:rsidRDefault="00CF5000" w:rsidP="00C54587">
      <w:pPr>
        <w:jc w:val="both"/>
        <w:rPr>
          <w:b/>
          <w:sz w:val="16"/>
          <w:szCs w:val="16"/>
        </w:rPr>
      </w:pPr>
      <w:r w:rsidRPr="007054A1">
        <w:rPr>
          <w:b/>
          <w:sz w:val="16"/>
          <w:szCs w:val="16"/>
        </w:rPr>
        <w:t xml:space="preserve">Přehled </w:t>
      </w:r>
      <w:r w:rsidR="00C94AC1">
        <w:rPr>
          <w:b/>
          <w:sz w:val="16"/>
          <w:szCs w:val="16"/>
        </w:rPr>
        <w:t>pojistného plnění z pojištění elektroniky</w:t>
      </w:r>
    </w:p>
    <w:tbl>
      <w:tblPr>
        <w:tblW w:w="8716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9"/>
        <w:gridCol w:w="3579"/>
        <w:gridCol w:w="3058"/>
      </w:tblGrid>
      <w:tr w:rsidR="00435A7D" w:rsidRPr="004C0A2F" w14:paraId="687FDF39" w14:textId="77777777" w:rsidTr="00435A7D">
        <w:trPr>
          <w:trHeight w:val="284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606D5CAC" w14:textId="77777777" w:rsidR="00435A7D" w:rsidRPr="004C0A2F" w:rsidRDefault="00435A7D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892220" w14:textId="77777777" w:rsidR="00435A7D" w:rsidRPr="004C0A2F" w:rsidRDefault="00435A7D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Počet pojistných událostí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EF1831" w14:textId="77777777" w:rsidR="00435A7D" w:rsidRPr="004C0A2F" w:rsidRDefault="00435A7D" w:rsidP="00B121A3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Výplata pojistného plnění v Kč</w:t>
            </w:r>
          </w:p>
        </w:tc>
      </w:tr>
      <w:tr w:rsidR="00435A7D" w:rsidRPr="00C00B62" w14:paraId="34EE1960" w14:textId="77777777" w:rsidTr="00435A7D">
        <w:trPr>
          <w:trHeight w:val="284"/>
        </w:trPr>
        <w:tc>
          <w:tcPr>
            <w:tcW w:w="20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7C3B" w14:textId="77777777" w:rsidR="00435A7D" w:rsidRPr="004C0A2F" w:rsidRDefault="00435A7D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</w:t>
            </w:r>
            <w:r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93D6" w14:textId="77777777" w:rsidR="00435A7D" w:rsidRPr="00C00B62" w:rsidRDefault="00435A7D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6F15F9E" w14:textId="77777777" w:rsidR="00435A7D" w:rsidRPr="00C00B62" w:rsidRDefault="00435A7D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119 682,-</w:t>
            </w:r>
          </w:p>
        </w:tc>
      </w:tr>
      <w:tr w:rsidR="00435A7D" w:rsidRPr="00C00B62" w14:paraId="75D3262F" w14:textId="77777777" w:rsidTr="00435A7D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3DB6" w14:textId="77777777" w:rsidR="00435A7D" w:rsidRPr="004C0A2F" w:rsidRDefault="00435A7D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</w:t>
            </w:r>
            <w:r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2DAE" w14:textId="77777777" w:rsidR="00435A7D" w:rsidRPr="00C00B62" w:rsidRDefault="00435A7D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D515FC0" w14:textId="77777777" w:rsidR="00435A7D" w:rsidRPr="00C00B62" w:rsidRDefault="00435A7D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31 778,-</w:t>
            </w:r>
          </w:p>
        </w:tc>
      </w:tr>
      <w:tr w:rsidR="00435A7D" w:rsidRPr="00C00B62" w14:paraId="25B38278" w14:textId="77777777" w:rsidTr="00435A7D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C652" w14:textId="77777777" w:rsidR="00435A7D" w:rsidRPr="004C0A2F" w:rsidRDefault="00435A7D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</w:t>
            </w:r>
            <w:r>
              <w:rPr>
                <w:rFonts w:cs="Arial"/>
                <w:b/>
                <w:sz w:val="16"/>
                <w:szCs w:val="16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10B56" w14:textId="77777777" w:rsidR="00435A7D" w:rsidRPr="00C00B62" w:rsidRDefault="00435A7D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B1CAA06" w14:textId="77777777" w:rsidR="00435A7D" w:rsidRPr="00C00B62" w:rsidRDefault="00435A7D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362 165,-</w:t>
            </w:r>
          </w:p>
        </w:tc>
      </w:tr>
      <w:tr w:rsidR="00435A7D" w:rsidRPr="00C00B62" w14:paraId="041963DE" w14:textId="77777777" w:rsidTr="00435A7D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0AB6" w14:textId="77777777" w:rsidR="00435A7D" w:rsidRPr="004C0A2F" w:rsidRDefault="00435A7D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</w:t>
            </w:r>
            <w:r>
              <w:rPr>
                <w:rFonts w:cs="Arial"/>
                <w:b/>
                <w:sz w:val="16"/>
                <w:szCs w:val="16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CF25" w14:textId="77777777" w:rsidR="00435A7D" w:rsidRPr="00C00B62" w:rsidRDefault="00435A7D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A2B8EFD" w14:textId="77777777" w:rsidR="00435A7D" w:rsidRPr="00C00B62" w:rsidRDefault="00435A7D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165 800,-</w:t>
            </w:r>
          </w:p>
        </w:tc>
      </w:tr>
      <w:tr w:rsidR="00435A7D" w:rsidRPr="00C00B62" w14:paraId="42F46743" w14:textId="77777777" w:rsidTr="00435A7D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FAF6" w14:textId="77777777" w:rsidR="00435A7D" w:rsidRPr="004C0A2F" w:rsidRDefault="00435A7D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</w:t>
            </w:r>
            <w:r>
              <w:rPr>
                <w:rFonts w:cs="Arial"/>
                <w:b/>
                <w:sz w:val="16"/>
                <w:szCs w:val="16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9BDE" w14:textId="77777777" w:rsidR="00435A7D" w:rsidRPr="00D501BF" w:rsidRDefault="00435A7D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F4847B9" w14:textId="77777777" w:rsidR="00435A7D" w:rsidRPr="00C00B62" w:rsidRDefault="00435A7D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0,-</w:t>
            </w:r>
          </w:p>
        </w:tc>
      </w:tr>
      <w:tr w:rsidR="00435A7D" w:rsidRPr="00C00B62" w14:paraId="390C054A" w14:textId="77777777" w:rsidTr="00435A7D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5446" w14:textId="77777777" w:rsidR="00435A7D" w:rsidRPr="004C0A2F" w:rsidRDefault="00435A7D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FE097" w14:textId="77777777" w:rsidR="00435A7D" w:rsidRDefault="00435A7D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487CE8F" w14:textId="77777777" w:rsidR="00435A7D" w:rsidRDefault="00435A7D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153 471,-</w:t>
            </w:r>
          </w:p>
        </w:tc>
      </w:tr>
      <w:tr w:rsidR="00435A7D" w:rsidRPr="00C00B62" w14:paraId="2A01CCF4" w14:textId="77777777" w:rsidTr="00435A7D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1D33AA59" w14:textId="77777777" w:rsidR="00435A7D" w:rsidRDefault="00435A7D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1-5/2022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1AD03A" w14:textId="77777777" w:rsidR="00435A7D" w:rsidRDefault="00435A7D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B32E3E" w14:textId="77777777" w:rsidR="00435A7D" w:rsidRDefault="00435A7D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0,-</w:t>
            </w:r>
          </w:p>
        </w:tc>
      </w:tr>
      <w:tr w:rsidR="00435A7D" w:rsidRPr="00C00B62" w14:paraId="3A5C6893" w14:textId="77777777" w:rsidTr="00435A7D">
        <w:trPr>
          <w:trHeight w:val="284"/>
        </w:trPr>
        <w:tc>
          <w:tcPr>
            <w:tcW w:w="205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206A9C" w14:textId="77777777" w:rsidR="00435A7D" w:rsidRPr="004C0A2F" w:rsidRDefault="00435A7D" w:rsidP="00B121A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9E77" w14:textId="77777777" w:rsidR="00435A7D" w:rsidRDefault="00435A7D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231A1320" w14:textId="77777777" w:rsidR="00435A7D" w:rsidRDefault="00435A7D" w:rsidP="00B121A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832 896,-</w:t>
            </w:r>
          </w:p>
        </w:tc>
      </w:tr>
    </w:tbl>
    <w:p w14:paraId="3D2988C7" w14:textId="77777777" w:rsidR="00B21D36" w:rsidRDefault="00B21D36" w:rsidP="00C54587">
      <w:pPr>
        <w:autoSpaceDE w:val="0"/>
        <w:autoSpaceDN w:val="0"/>
        <w:adjustRightInd w:val="0"/>
        <w:spacing w:after="0" w:line="240" w:lineRule="auto"/>
        <w:jc w:val="both"/>
        <w:rPr>
          <w:rFonts w:cs="FrutigerCE-Light"/>
          <w:sz w:val="16"/>
          <w:szCs w:val="16"/>
        </w:rPr>
      </w:pPr>
    </w:p>
    <w:sectPr w:rsidR="00B21D36" w:rsidSect="006674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2A777" w14:textId="77777777" w:rsidR="00EF40E8" w:rsidRDefault="00EF40E8" w:rsidP="00040C6C">
      <w:pPr>
        <w:spacing w:after="0" w:line="240" w:lineRule="auto"/>
      </w:pPr>
      <w:r>
        <w:separator/>
      </w:r>
    </w:p>
  </w:endnote>
  <w:endnote w:type="continuationSeparator" w:id="0">
    <w:p w14:paraId="78D4228D" w14:textId="77777777" w:rsidR="00EF40E8" w:rsidRDefault="00EF40E8" w:rsidP="00040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llianzSansLigh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8008" w14:textId="77777777" w:rsidR="00E920E2" w:rsidRDefault="00E920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025675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05ABE68" w14:textId="77777777" w:rsidR="00040C6C" w:rsidRDefault="00A9301F">
        <w:pPr>
          <w:pStyle w:val="Zpat"/>
          <w:jc w:val="right"/>
        </w:pPr>
        <w:r w:rsidRPr="00040C6C">
          <w:rPr>
            <w:sz w:val="18"/>
            <w:szCs w:val="18"/>
          </w:rPr>
          <w:fldChar w:fldCharType="begin"/>
        </w:r>
        <w:r w:rsidR="00040C6C" w:rsidRPr="00040C6C">
          <w:rPr>
            <w:sz w:val="18"/>
            <w:szCs w:val="18"/>
          </w:rPr>
          <w:instrText xml:space="preserve"> PAGE   \* MERGEFORMAT </w:instrText>
        </w:r>
        <w:r w:rsidRPr="00040C6C">
          <w:rPr>
            <w:sz w:val="18"/>
            <w:szCs w:val="18"/>
          </w:rPr>
          <w:fldChar w:fldCharType="separate"/>
        </w:r>
        <w:r w:rsidR="0035296A">
          <w:rPr>
            <w:noProof/>
            <w:sz w:val="18"/>
            <w:szCs w:val="18"/>
          </w:rPr>
          <w:t>11</w:t>
        </w:r>
        <w:r w:rsidRPr="00040C6C">
          <w:rPr>
            <w:sz w:val="18"/>
            <w:szCs w:val="18"/>
          </w:rPr>
          <w:fldChar w:fldCharType="end"/>
        </w:r>
      </w:p>
    </w:sdtContent>
  </w:sdt>
  <w:p w14:paraId="54476BE1" w14:textId="77777777" w:rsidR="00040C6C" w:rsidRDefault="00040C6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860AD" w14:textId="77777777" w:rsidR="00E920E2" w:rsidRDefault="00E920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BB074" w14:textId="77777777" w:rsidR="00EF40E8" w:rsidRDefault="00EF40E8" w:rsidP="00040C6C">
      <w:pPr>
        <w:spacing w:after="0" w:line="240" w:lineRule="auto"/>
      </w:pPr>
      <w:r>
        <w:separator/>
      </w:r>
    </w:p>
  </w:footnote>
  <w:footnote w:type="continuationSeparator" w:id="0">
    <w:p w14:paraId="62966A29" w14:textId="77777777" w:rsidR="00EF40E8" w:rsidRDefault="00EF40E8" w:rsidP="00040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F21E" w14:textId="77777777" w:rsidR="00E920E2" w:rsidRDefault="00E920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D9E01" w14:textId="77777777" w:rsidR="00E920E2" w:rsidRDefault="00E920E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D8F5" w14:textId="77777777" w:rsidR="00E920E2" w:rsidRDefault="00E920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2403D"/>
    <w:multiLevelType w:val="hybridMultilevel"/>
    <w:tmpl w:val="5936D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65060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bynek Kros">
    <w15:presenceInfo w15:providerId="Windows Live" w15:userId="b28a7a92db699e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AB5"/>
    <w:rsid w:val="000033D7"/>
    <w:rsid w:val="00035662"/>
    <w:rsid w:val="000375CA"/>
    <w:rsid w:val="00040567"/>
    <w:rsid w:val="00040C6C"/>
    <w:rsid w:val="00066528"/>
    <w:rsid w:val="00067779"/>
    <w:rsid w:val="000A47F9"/>
    <w:rsid w:val="000A56B9"/>
    <w:rsid w:val="000C77F4"/>
    <w:rsid w:val="000E1122"/>
    <w:rsid w:val="000F2925"/>
    <w:rsid w:val="00125C92"/>
    <w:rsid w:val="001374BC"/>
    <w:rsid w:val="00140613"/>
    <w:rsid w:val="001F00FC"/>
    <w:rsid w:val="00201BA8"/>
    <w:rsid w:val="00214A1B"/>
    <w:rsid w:val="00255D85"/>
    <w:rsid w:val="002949FF"/>
    <w:rsid w:val="002C12EC"/>
    <w:rsid w:val="002E7031"/>
    <w:rsid w:val="002F5A1E"/>
    <w:rsid w:val="003102EA"/>
    <w:rsid w:val="00311B45"/>
    <w:rsid w:val="00322648"/>
    <w:rsid w:val="0033392D"/>
    <w:rsid w:val="0035296A"/>
    <w:rsid w:val="00394F6A"/>
    <w:rsid w:val="00395AB5"/>
    <w:rsid w:val="003E7C68"/>
    <w:rsid w:val="00413862"/>
    <w:rsid w:val="00424EBE"/>
    <w:rsid w:val="00431CA9"/>
    <w:rsid w:val="00435A7D"/>
    <w:rsid w:val="00463DDA"/>
    <w:rsid w:val="004B4614"/>
    <w:rsid w:val="004C0C2E"/>
    <w:rsid w:val="004D4BC4"/>
    <w:rsid w:val="004E7FD0"/>
    <w:rsid w:val="004F0287"/>
    <w:rsid w:val="0051229D"/>
    <w:rsid w:val="0052794A"/>
    <w:rsid w:val="00532F93"/>
    <w:rsid w:val="00554E7C"/>
    <w:rsid w:val="005714C4"/>
    <w:rsid w:val="00592F5F"/>
    <w:rsid w:val="005C594D"/>
    <w:rsid w:val="0061224A"/>
    <w:rsid w:val="006416F6"/>
    <w:rsid w:val="00664A1A"/>
    <w:rsid w:val="0066749F"/>
    <w:rsid w:val="00686E1D"/>
    <w:rsid w:val="006A0285"/>
    <w:rsid w:val="006B5521"/>
    <w:rsid w:val="006D48AD"/>
    <w:rsid w:val="006E4C14"/>
    <w:rsid w:val="00710F12"/>
    <w:rsid w:val="00731F54"/>
    <w:rsid w:val="007600EC"/>
    <w:rsid w:val="0077712E"/>
    <w:rsid w:val="007854F2"/>
    <w:rsid w:val="007A3A9C"/>
    <w:rsid w:val="007C1D88"/>
    <w:rsid w:val="007C2C76"/>
    <w:rsid w:val="007E76A1"/>
    <w:rsid w:val="007F703C"/>
    <w:rsid w:val="007F7313"/>
    <w:rsid w:val="00810938"/>
    <w:rsid w:val="008331A5"/>
    <w:rsid w:val="008665E9"/>
    <w:rsid w:val="00881A61"/>
    <w:rsid w:val="008D45F5"/>
    <w:rsid w:val="008D6B61"/>
    <w:rsid w:val="008F74EF"/>
    <w:rsid w:val="00944169"/>
    <w:rsid w:val="009A7325"/>
    <w:rsid w:val="009D6B02"/>
    <w:rsid w:val="009F22E9"/>
    <w:rsid w:val="00A07632"/>
    <w:rsid w:val="00A13AF6"/>
    <w:rsid w:val="00A204D6"/>
    <w:rsid w:val="00A91BF6"/>
    <w:rsid w:val="00A9301F"/>
    <w:rsid w:val="00AA1BA4"/>
    <w:rsid w:val="00AC6B97"/>
    <w:rsid w:val="00AD7FFE"/>
    <w:rsid w:val="00AF7134"/>
    <w:rsid w:val="00B028F2"/>
    <w:rsid w:val="00B031D3"/>
    <w:rsid w:val="00B14071"/>
    <w:rsid w:val="00B21D36"/>
    <w:rsid w:val="00B233B5"/>
    <w:rsid w:val="00B255C5"/>
    <w:rsid w:val="00B3117B"/>
    <w:rsid w:val="00B34595"/>
    <w:rsid w:val="00B530D5"/>
    <w:rsid w:val="00B67EEF"/>
    <w:rsid w:val="00BB1DF0"/>
    <w:rsid w:val="00BB766A"/>
    <w:rsid w:val="00BC4FF7"/>
    <w:rsid w:val="00C13E13"/>
    <w:rsid w:val="00C54587"/>
    <w:rsid w:val="00C66E4C"/>
    <w:rsid w:val="00C80BE7"/>
    <w:rsid w:val="00C94AC1"/>
    <w:rsid w:val="00CE5D12"/>
    <w:rsid w:val="00CF0EA1"/>
    <w:rsid w:val="00CF5000"/>
    <w:rsid w:val="00CF537C"/>
    <w:rsid w:val="00D00FBB"/>
    <w:rsid w:val="00D130E8"/>
    <w:rsid w:val="00D2597D"/>
    <w:rsid w:val="00D44EBB"/>
    <w:rsid w:val="00D50AF0"/>
    <w:rsid w:val="00D744B0"/>
    <w:rsid w:val="00D9788F"/>
    <w:rsid w:val="00DB7691"/>
    <w:rsid w:val="00DC237F"/>
    <w:rsid w:val="00DD647C"/>
    <w:rsid w:val="00DE1B5D"/>
    <w:rsid w:val="00E02BC8"/>
    <w:rsid w:val="00E50325"/>
    <w:rsid w:val="00E7047E"/>
    <w:rsid w:val="00E814C2"/>
    <w:rsid w:val="00E920E2"/>
    <w:rsid w:val="00EF06D9"/>
    <w:rsid w:val="00EF40E8"/>
    <w:rsid w:val="00F24A24"/>
    <w:rsid w:val="00FB3EFF"/>
    <w:rsid w:val="00FF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0F08A"/>
  <w15:docId w15:val="{09822167-B6D1-4AF6-B97C-7D7DA0FE1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6E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978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788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788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78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788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7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788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40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0C6C"/>
  </w:style>
  <w:style w:type="paragraph" w:styleId="Zpat">
    <w:name w:val="footer"/>
    <w:basedOn w:val="Normln"/>
    <w:link w:val="ZpatChar"/>
    <w:uiPriority w:val="99"/>
    <w:unhideWhenUsed/>
    <w:rsid w:val="00040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0C6C"/>
  </w:style>
  <w:style w:type="paragraph" w:styleId="Revize">
    <w:name w:val="Revision"/>
    <w:hidden/>
    <w:uiPriority w:val="99"/>
    <w:semiHidden/>
    <w:rsid w:val="009D6B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641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Zbyna</dc:creator>
  <cp:lastModifiedBy>Zbynek Kros</cp:lastModifiedBy>
  <cp:revision>17</cp:revision>
  <cp:lastPrinted>2022-06-09T10:33:00Z</cp:lastPrinted>
  <dcterms:created xsi:type="dcterms:W3CDTF">2022-05-26T05:52:00Z</dcterms:created>
  <dcterms:modified xsi:type="dcterms:W3CDTF">2022-07-03T16:33:00Z</dcterms:modified>
</cp:coreProperties>
</file>